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2B031" w14:textId="77777777" w:rsidR="006E2B9E" w:rsidRPr="006E2B9E" w:rsidRDefault="006E2B9E" w:rsidP="00112C1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s-ES"/>
        </w:rPr>
      </w:pPr>
      <w:r w:rsidRPr="006E2B9E">
        <w:rPr>
          <w:rStyle w:val="normaltextrun"/>
          <w:rFonts w:ascii="Calibri" w:hAnsi="Calibri" w:cs="Calibri"/>
          <w:b/>
          <w:bCs/>
          <w:sz w:val="22"/>
          <w:szCs w:val="22"/>
          <w:lang w:val="es-ES"/>
        </w:rPr>
        <w:t>Attendees </w:t>
      </w:r>
      <w:r w:rsidRPr="006E2B9E">
        <w:rPr>
          <w:rStyle w:val="eop"/>
          <w:rFonts w:ascii="Calibri" w:hAnsi="Calibri" w:cs="Calibri"/>
          <w:sz w:val="22"/>
          <w:szCs w:val="22"/>
          <w:lang w:val="es-ES"/>
        </w:rPr>
        <w:t> </w:t>
      </w:r>
    </w:p>
    <w:p w14:paraId="52DE0CCF" w14:textId="44A2EBA0" w:rsidR="006E2B9E" w:rsidRPr="006E2B9E" w:rsidRDefault="006E2B9E" w:rsidP="00112C1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s-ES"/>
        </w:rPr>
      </w:pPr>
      <w:r w:rsidRPr="006E2B9E">
        <w:rPr>
          <w:rStyle w:val="normaltextrun"/>
          <w:rFonts w:ascii="Calibri" w:hAnsi="Calibri" w:cs="Calibri"/>
          <w:sz w:val="22"/>
          <w:szCs w:val="22"/>
          <w:lang w:val="es-ES"/>
        </w:rPr>
        <w:t>Katarina Manojlovic, </w:t>
      </w:r>
      <w:r w:rsidRPr="006E2B9E">
        <w:rPr>
          <w:rStyle w:val="spellingerror"/>
          <w:rFonts w:ascii="Calibri" w:hAnsi="Calibri" w:cs="Calibri"/>
          <w:sz w:val="22"/>
          <w:szCs w:val="22"/>
          <w:lang w:val="es-ES"/>
        </w:rPr>
        <w:t>Chrisa</w:t>
      </w:r>
      <w:r w:rsidRPr="006E2B9E">
        <w:rPr>
          <w:rStyle w:val="normaltextrun"/>
          <w:rFonts w:ascii="Calibri" w:hAnsi="Calibri" w:cs="Calibri"/>
          <w:sz w:val="22"/>
          <w:szCs w:val="22"/>
          <w:lang w:val="es-ES"/>
        </w:rPr>
        <w:t> </w:t>
      </w:r>
      <w:r w:rsidRPr="006E2B9E">
        <w:rPr>
          <w:rStyle w:val="spellingerror"/>
          <w:rFonts w:ascii="Calibri" w:hAnsi="Calibri" w:cs="Calibri"/>
          <w:sz w:val="22"/>
          <w:szCs w:val="22"/>
          <w:lang w:val="es-ES"/>
        </w:rPr>
        <w:t>Christodoulaki</w:t>
      </w:r>
      <w:r w:rsidRPr="006E2B9E">
        <w:rPr>
          <w:rStyle w:val="normaltextrun"/>
          <w:rFonts w:ascii="Calibri" w:hAnsi="Calibri" w:cs="Calibri"/>
          <w:sz w:val="22"/>
          <w:szCs w:val="22"/>
          <w:lang w:val="es-ES"/>
        </w:rPr>
        <w:t>, Marta Puente Carmona, Esther</w:t>
      </w:r>
      <w:r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Bleys, </w:t>
      </w:r>
      <w:r w:rsidRPr="006E2B9E">
        <w:rPr>
          <w:rStyle w:val="normaltextrun"/>
          <w:rFonts w:ascii="Calibri" w:hAnsi="Calibri" w:cs="Calibri"/>
          <w:sz w:val="22"/>
          <w:szCs w:val="22"/>
          <w:lang w:val="es-ES"/>
        </w:rPr>
        <w:t>Solène</w:t>
      </w:r>
      <w:r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Vossot</w:t>
      </w:r>
    </w:p>
    <w:p w14:paraId="2B9E4634" w14:textId="77777777" w:rsidR="006E2B9E" w:rsidRPr="006E2B9E" w:rsidRDefault="006E2B9E" w:rsidP="00112C1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s-ES"/>
        </w:rPr>
      </w:pPr>
      <w:r w:rsidRPr="006E2B9E">
        <w:rPr>
          <w:rStyle w:val="normaltextrun"/>
          <w:rFonts w:ascii="Calibri" w:hAnsi="Calibri" w:cs="Calibri"/>
          <w:sz w:val="22"/>
          <w:szCs w:val="22"/>
          <w:lang w:val="es-ES"/>
        </w:rPr>
        <w:t> </w:t>
      </w:r>
      <w:r w:rsidRPr="006E2B9E">
        <w:rPr>
          <w:rStyle w:val="eop"/>
          <w:rFonts w:ascii="Calibri" w:hAnsi="Calibri" w:cs="Calibri"/>
          <w:sz w:val="22"/>
          <w:szCs w:val="22"/>
          <w:lang w:val="es-ES"/>
        </w:rPr>
        <w:t> </w:t>
      </w:r>
    </w:p>
    <w:p w14:paraId="71F80D08" w14:textId="77777777" w:rsidR="006E2B9E" w:rsidRDefault="006E2B9E" w:rsidP="00112C1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  <w:t>Meeting purpose</w:t>
      </w:r>
      <w:r>
        <w:rPr>
          <w:rStyle w:val="normaltextrun"/>
          <w:rFonts w:ascii="Calibri" w:hAnsi="Calibri" w:cs="Calibri"/>
          <w:sz w:val="22"/>
          <w:szCs w:val="22"/>
          <w:lang w:val="en-US"/>
        </w:rPr>
        <w:t> </w:t>
      </w:r>
      <w:r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5418EB6F" w14:textId="408CA87F" w:rsidR="006E2B9E" w:rsidRDefault="006E2B9E" w:rsidP="00112C1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To </w:t>
      </w:r>
      <w:r w:rsidRPr="006E2B9E">
        <w:rPr>
          <w:rStyle w:val="normaltextrun"/>
          <w:rFonts w:ascii="Calibri" w:hAnsi="Calibri" w:cs="Calibri"/>
          <w:sz w:val="22"/>
          <w:szCs w:val="22"/>
          <w:lang w:val="en-US"/>
        </w:rPr>
        <w:t>understand how the Trasys team can help Wavestone regarding course creation and publishing</w:t>
      </w:r>
      <w:r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ins w:id="0" w:author="CHRISTODOULAKI Chrysanthi" w:date="2022-11-29T12:47:00Z">
        <w:r w:rsidR="00FD5257">
          <w:rPr>
            <w:rStyle w:val="normaltextrun"/>
            <w:rFonts w:ascii="Calibri" w:hAnsi="Calibri" w:cs="Calibri"/>
            <w:sz w:val="22"/>
            <w:szCs w:val="22"/>
            <w:lang w:val="en-US"/>
          </w:rPr>
          <w:t>on</w:t>
        </w:r>
      </w:ins>
      <w:del w:id="1" w:author="CHRISTODOULAKI Chrysanthi" w:date="2022-11-29T12:47:00Z">
        <w:r w:rsidDel="00FD5257">
          <w:rPr>
            <w:rStyle w:val="normaltextrun"/>
            <w:rFonts w:ascii="Calibri" w:hAnsi="Calibri" w:cs="Calibri"/>
            <w:sz w:val="22"/>
            <w:szCs w:val="22"/>
            <w:lang w:val="en-US"/>
          </w:rPr>
          <w:delText>in</w:delText>
        </w:r>
      </w:del>
      <w:r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the </w:t>
      </w:r>
      <w:del w:id="2" w:author="CHRISTODOULAKI Chrysanthi" w:date="2022-11-29T12:47:00Z">
        <w:r w:rsidDel="00FD5257">
          <w:rPr>
            <w:rStyle w:val="normaltextrun"/>
            <w:rFonts w:ascii="Calibri" w:hAnsi="Calibri" w:cs="Calibri"/>
            <w:sz w:val="22"/>
            <w:szCs w:val="22"/>
            <w:lang w:val="en-US"/>
          </w:rPr>
          <w:delText>IOP</w:delText>
        </w:r>
      </w:del>
      <w:r>
        <w:rPr>
          <w:rStyle w:val="normaltextrun"/>
          <w:rFonts w:ascii="Calibri" w:hAnsi="Calibri" w:cs="Calibri"/>
          <w:sz w:val="22"/>
          <w:szCs w:val="22"/>
          <w:lang w:val="en-US"/>
        </w:rPr>
        <w:t>EU Academy platform, as well as deciding the following actions to achieve it.</w:t>
      </w:r>
    </w:p>
    <w:p w14:paraId="5B0CE128" w14:textId="77777777" w:rsidR="006E2B9E" w:rsidRDefault="006E2B9E" w:rsidP="00112C1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sz w:val="22"/>
          <w:szCs w:val="22"/>
          <w:lang w:val="en-US"/>
        </w:rPr>
        <w:t> </w:t>
      </w:r>
      <w:r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1826A196" w14:textId="77777777" w:rsidR="006E2B9E" w:rsidRDefault="006E2B9E" w:rsidP="00112C1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  <w:t>Summary:</w:t>
      </w:r>
      <w:r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19D3D8B0" w14:textId="1CEA55ED" w:rsidR="006E2B9E" w:rsidRDefault="006E2B9E" w:rsidP="00112C11">
      <w:pPr>
        <w:jc w:val="both"/>
        <w:rPr>
          <w:lang w:val="en-US"/>
        </w:rPr>
      </w:pPr>
      <w:r>
        <w:rPr>
          <w:lang w:val="en-US"/>
        </w:rPr>
        <w:t xml:space="preserve">In the call, the two teams discussed </w:t>
      </w:r>
      <w:bookmarkStart w:id="3" w:name="_Hlk120617879"/>
      <w:r>
        <w:rPr>
          <w:lang w:val="en-US"/>
        </w:rPr>
        <w:t xml:space="preserve">the needs from Wavestone and how Trasys could support them. </w:t>
      </w:r>
      <w:bookmarkEnd w:id="3"/>
      <w:r>
        <w:rPr>
          <w:lang w:val="en-US"/>
        </w:rPr>
        <w:t xml:space="preserve">The team of Wavestone has already produced the course and they want to publish it on the EU Academy platform. They </w:t>
      </w:r>
      <w:r w:rsidR="00112C11">
        <w:rPr>
          <w:lang w:val="en-US"/>
        </w:rPr>
        <w:t>have</w:t>
      </w:r>
      <w:r>
        <w:rPr>
          <w:lang w:val="en-US"/>
        </w:rPr>
        <w:t xml:space="preserve"> provide</w:t>
      </w:r>
      <w:r w:rsidR="00112C11">
        <w:rPr>
          <w:lang w:val="en-US"/>
        </w:rPr>
        <w:t>d</w:t>
      </w:r>
      <w:r>
        <w:rPr>
          <w:lang w:val="en-US"/>
        </w:rPr>
        <w:t xml:space="preserve"> Trasys with the</w:t>
      </w:r>
      <w:r w:rsidR="00112C11">
        <w:rPr>
          <w:lang w:val="en-US"/>
        </w:rPr>
        <w:t xml:space="preserve"> course</w:t>
      </w:r>
      <w:r>
        <w:rPr>
          <w:lang w:val="en-US"/>
        </w:rPr>
        <w:t xml:space="preserve"> materials an</w:t>
      </w:r>
      <w:r w:rsidR="00112C11">
        <w:rPr>
          <w:lang w:val="en-US"/>
        </w:rPr>
        <w:t>d</w:t>
      </w:r>
      <w:r>
        <w:rPr>
          <w:lang w:val="en-US"/>
        </w:rPr>
        <w:t xml:space="preserve"> then, </w:t>
      </w:r>
      <w:r w:rsidR="00112C11">
        <w:rPr>
          <w:lang w:val="en-US"/>
        </w:rPr>
        <w:t>Trasys</w:t>
      </w:r>
      <w:r>
        <w:rPr>
          <w:lang w:val="en-US"/>
        </w:rPr>
        <w:t xml:space="preserve"> will proceed with the course creation, </w:t>
      </w:r>
      <w:r w:rsidR="00112C11">
        <w:rPr>
          <w:lang w:val="en-US"/>
        </w:rPr>
        <w:t>as well as</w:t>
      </w:r>
      <w:r>
        <w:rPr>
          <w:lang w:val="en-US"/>
        </w:rPr>
        <w:t xml:space="preserve"> granting them teacher rights by Thursday.</w:t>
      </w:r>
    </w:p>
    <w:p w14:paraId="1ABF3540" w14:textId="3F5EFF9C" w:rsidR="006E2B9E" w:rsidRDefault="006E2B9E" w:rsidP="003B04DA">
      <w:pPr>
        <w:rPr>
          <w:lang w:val="en-US"/>
        </w:rPr>
      </w:pPr>
      <w:r w:rsidRPr="00112C11">
        <w:rPr>
          <w:b/>
          <w:bCs/>
          <w:lang w:val="en-US"/>
        </w:rPr>
        <w:t>Actions</w:t>
      </w:r>
      <w:r>
        <w:rPr>
          <w:lang w:val="en-US"/>
        </w:rPr>
        <w:t>:</w:t>
      </w:r>
    </w:p>
    <w:p w14:paraId="3A80CBFA" w14:textId="154B39B9" w:rsidR="006E2B9E" w:rsidRDefault="006E2B9E" w:rsidP="006E2B9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Wavestone to send </w:t>
      </w:r>
      <w:r w:rsidR="00112C11">
        <w:rPr>
          <w:lang w:val="en-US"/>
        </w:rPr>
        <w:t xml:space="preserve">course information form </w:t>
      </w:r>
      <w:r>
        <w:rPr>
          <w:lang w:val="en-US"/>
        </w:rPr>
        <w:t>by 29/11</w:t>
      </w:r>
    </w:p>
    <w:p w14:paraId="7C2AF727" w14:textId="440B2554" w:rsidR="006E2B9E" w:rsidRPr="006E2B9E" w:rsidRDefault="006E2B9E" w:rsidP="006E2B9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Trasys to upload course materials</w:t>
      </w:r>
      <w:r w:rsidR="00112C11">
        <w:rPr>
          <w:lang w:val="en-US"/>
        </w:rPr>
        <w:t xml:space="preserve"> to the Academy platform before 01/12</w:t>
      </w:r>
    </w:p>
    <w:p w14:paraId="4F9FAC82" w14:textId="3DCE5F9B" w:rsidR="003B04DA" w:rsidRPr="003B04DA" w:rsidRDefault="003B04DA" w:rsidP="003B04DA">
      <w:pPr>
        <w:rPr>
          <w:lang w:val="en-US"/>
        </w:rPr>
      </w:pPr>
    </w:p>
    <w:sectPr w:rsidR="003B04DA" w:rsidRPr="003B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D812D" w14:textId="77777777" w:rsidR="00CF48DF" w:rsidRDefault="00CF48DF" w:rsidP="0081754F">
      <w:pPr>
        <w:spacing w:after="0" w:line="240" w:lineRule="auto"/>
      </w:pPr>
      <w:r>
        <w:separator/>
      </w:r>
    </w:p>
  </w:endnote>
  <w:endnote w:type="continuationSeparator" w:id="0">
    <w:p w14:paraId="26EA110B" w14:textId="77777777" w:rsidR="00CF48DF" w:rsidRDefault="00CF48DF" w:rsidP="0081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3CEAC" w14:textId="77777777" w:rsidR="00CF48DF" w:rsidRDefault="00CF48DF" w:rsidP="0081754F">
      <w:pPr>
        <w:spacing w:after="0" w:line="240" w:lineRule="auto"/>
      </w:pPr>
      <w:r>
        <w:separator/>
      </w:r>
    </w:p>
  </w:footnote>
  <w:footnote w:type="continuationSeparator" w:id="0">
    <w:p w14:paraId="17644B56" w14:textId="77777777" w:rsidR="00CF48DF" w:rsidRDefault="00CF48DF" w:rsidP="00817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C41E2"/>
    <w:multiLevelType w:val="hybridMultilevel"/>
    <w:tmpl w:val="48A0B29C"/>
    <w:lvl w:ilvl="0" w:tplc="B3928F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ODOULAKI Chrysanthi">
    <w15:presenceInfo w15:providerId="AD" w15:userId="S::P70702@nrb.be::5d9e11a9-fc2d-45c7-a182-1b8ef0fbc0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4F"/>
    <w:rsid w:val="000C4F9A"/>
    <w:rsid w:val="00112C11"/>
    <w:rsid w:val="001F7119"/>
    <w:rsid w:val="003B04DA"/>
    <w:rsid w:val="004855F2"/>
    <w:rsid w:val="004F2B4F"/>
    <w:rsid w:val="006E2B9E"/>
    <w:rsid w:val="0081754F"/>
    <w:rsid w:val="0092458E"/>
    <w:rsid w:val="00CF48DF"/>
    <w:rsid w:val="00FD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EEAB8"/>
  <w15:chartTrackingRefBased/>
  <w15:docId w15:val="{309B287C-A1DC-40AA-9569-9DC0ACD3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58E"/>
    <w:pPr>
      <w:ind w:left="720"/>
      <w:contextualSpacing/>
    </w:pPr>
  </w:style>
  <w:style w:type="paragraph" w:customStyle="1" w:styleId="paragraph">
    <w:name w:val="paragraph"/>
    <w:basedOn w:val="Normal"/>
    <w:rsid w:val="006E2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normaltextrun">
    <w:name w:val="normaltextrun"/>
    <w:basedOn w:val="DefaultParagraphFont"/>
    <w:rsid w:val="006E2B9E"/>
  </w:style>
  <w:style w:type="character" w:customStyle="1" w:styleId="eop">
    <w:name w:val="eop"/>
    <w:basedOn w:val="DefaultParagraphFont"/>
    <w:rsid w:val="006E2B9E"/>
  </w:style>
  <w:style w:type="character" w:customStyle="1" w:styleId="spellingerror">
    <w:name w:val="spellingerror"/>
    <w:basedOn w:val="DefaultParagraphFont"/>
    <w:rsid w:val="006E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CARMONA Marta</dc:creator>
  <cp:keywords/>
  <dc:description/>
  <cp:lastModifiedBy>CHRISTODOULAKI Chrysanthi</cp:lastModifiedBy>
  <cp:revision>5</cp:revision>
  <dcterms:created xsi:type="dcterms:W3CDTF">2022-11-29T10:59:00Z</dcterms:created>
  <dcterms:modified xsi:type="dcterms:W3CDTF">2022-11-29T11:47:00Z</dcterms:modified>
</cp:coreProperties>
</file>